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6AD7F" w14:textId="0EC55462" w:rsidR="00E63121" w:rsidRPr="00FE54DD" w:rsidRDefault="00E63121">
      <w:pPr>
        <w:spacing w:line="240" w:lineRule="auto"/>
        <w:ind w:left="4248"/>
        <w:jc w:val="right"/>
      </w:pPr>
      <w:r w:rsidRPr="295CA0FD">
        <w:rPr>
          <w:rFonts w:ascii="Corbel" w:hAnsi="Corbel" w:cs="Corbel"/>
          <w:i/>
          <w:iCs/>
        </w:rPr>
        <w:t xml:space="preserve">Załącznik nr 1.5 do Zarządzenia Rektora UR nr </w:t>
      </w:r>
      <w:r w:rsidR="00593034" w:rsidRPr="00593034">
        <w:rPr>
          <w:rFonts w:ascii="Corbel" w:hAnsi="Corbel" w:cs="Corbel"/>
          <w:i/>
          <w:iCs/>
        </w:rPr>
        <w:t>61/2025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8A8AA9" w14:textId="77777777" w:rsidR="00E63121" w:rsidRDefault="00E63121" w:rsidP="295CA0FD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FE80D7E" w14:textId="2A5EA7DE" w:rsidR="00E63121" w:rsidRPr="00FE54DD" w:rsidRDefault="00E63121" w:rsidP="295CA0FD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6F5946">
        <w:rPr>
          <w:rFonts w:ascii="Corbel" w:eastAsia="Corbel" w:hAnsi="Corbel" w:cs="Corbel"/>
          <w:b/>
          <w:bCs/>
          <w:smallCaps/>
          <w:sz w:val="24"/>
          <w:szCs w:val="24"/>
        </w:rPr>
        <w:t>202</w:t>
      </w:r>
      <w:r w:rsidR="006F5946">
        <w:rPr>
          <w:rFonts w:ascii="Corbel" w:eastAsia="Corbel" w:hAnsi="Corbel" w:cs="Corbel"/>
          <w:b/>
          <w:bCs/>
          <w:smallCaps/>
          <w:sz w:val="24"/>
          <w:szCs w:val="24"/>
        </w:rPr>
        <w:t>5</w:t>
      </w:r>
      <w:r w:rsidRPr="006F5946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6F5946">
        <w:rPr>
          <w:rFonts w:ascii="Corbel" w:eastAsia="Corbel" w:hAnsi="Corbel" w:cs="Corbel"/>
          <w:b/>
          <w:bCs/>
          <w:smallCaps/>
          <w:sz w:val="24"/>
          <w:szCs w:val="24"/>
        </w:rPr>
        <w:t>8</w:t>
      </w:r>
    </w:p>
    <w:p w14:paraId="24E8696B" w14:textId="77777777" w:rsidR="00E63121" w:rsidRPr="00FE54DD" w:rsidRDefault="00E63121" w:rsidP="295CA0FD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295CA0F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E35FAC" w:rsidRPr="295CA0F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E35FAC" w:rsidRPr="295CA0FD">
        <w:rPr>
          <w:rFonts w:ascii="Corbel" w:eastAsia="Corbel" w:hAnsi="Corbel" w:cs="Corbel"/>
          <w:sz w:val="20"/>
          <w:szCs w:val="20"/>
        </w:rPr>
        <w:t>)</w:t>
      </w:r>
    </w:p>
    <w:p w14:paraId="672A6659" w14:textId="77777777" w:rsidR="00F45167" w:rsidRDefault="00E63121" w:rsidP="295CA0FD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Pr="00FE54DD">
        <w:rPr>
          <w:rFonts w:ascii="Corbel" w:hAnsi="Corbel" w:cs="Corbel"/>
          <w:bCs/>
          <w:sz w:val="20"/>
          <w:szCs w:val="20"/>
        </w:rPr>
        <w:tab/>
      </w:r>
      <w:r w:rsidR="00E35FAC">
        <w:rPr>
          <w:rFonts w:ascii="Corbel" w:hAnsi="Corbel" w:cs="Corbel"/>
          <w:bCs/>
          <w:sz w:val="20"/>
          <w:szCs w:val="20"/>
        </w:rPr>
        <w:tab/>
      </w:r>
    </w:p>
    <w:p w14:paraId="12DB9CE7" w14:textId="6FBA445E" w:rsidR="00E63121" w:rsidRPr="006F5946" w:rsidRDefault="00E63121" w:rsidP="295CA0FD">
      <w:pPr>
        <w:spacing w:after="0" w:line="240" w:lineRule="exact"/>
        <w:ind w:left="2832" w:firstLine="570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06F594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6F5946">
        <w:rPr>
          <w:rFonts w:ascii="Corbel" w:eastAsia="Corbel" w:hAnsi="Corbel" w:cs="Corbel"/>
          <w:b/>
          <w:bCs/>
          <w:sz w:val="24"/>
          <w:szCs w:val="24"/>
        </w:rPr>
        <w:t>6</w:t>
      </w:r>
      <w:r w:rsidRPr="006F5946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6F594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A37501D" w14:textId="77777777" w:rsidR="00E63121" w:rsidRDefault="00E63121" w:rsidP="295CA0FD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p w14:paraId="0C6E7FD4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color w:val="000000" w:themeColor="text1"/>
        </w:rPr>
      </w:pPr>
      <w:r w:rsidRPr="295CA0FD">
        <w:rPr>
          <w:rFonts w:ascii="Corbel" w:eastAsia="Corbel" w:hAnsi="Corbel" w:cs="Corbel"/>
          <w:color w:val="000000" w:themeColor="text1"/>
        </w:rPr>
        <w:t>1. Podstawowe informacje o przedmiocie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4395"/>
        <w:gridCol w:w="5142"/>
      </w:tblGrid>
      <w:tr w:rsidR="00E63121" w14:paraId="21EF8BEA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8F5F6" w14:textId="77777777" w:rsidR="00E63121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Marketing i zarządzanie</w:t>
            </w:r>
          </w:p>
        </w:tc>
      </w:tr>
      <w:tr w:rsidR="00E63121" w14:paraId="24F9DCE7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CB6A0C" w14:textId="7050A0FF" w:rsidR="00E63121" w:rsidRDefault="00E63121" w:rsidP="00593034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S1S[3]B_03 </w:t>
            </w:r>
          </w:p>
        </w:tc>
      </w:tr>
      <w:tr w:rsidR="00E63121" w14:paraId="5C0172EC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63107778" w:rsidR="00E63121" w:rsidRDefault="006F5946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Wydział </w:t>
            </w:r>
            <w:r w:rsidR="00E63121"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E63121" w14:paraId="0D684421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25F2" w14:textId="56E9EE65" w:rsidR="00E63121" w:rsidRDefault="00AD2800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E63121" w14:paraId="75EBF523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E63121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E63121" w14:paraId="1CF479FC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E90D" w14:textId="77777777" w:rsidR="00E63121" w:rsidRPr="00593034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593034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E63121" w14:paraId="020B26A7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E63121" w:rsidRPr="00593034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593034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E63121" w14:paraId="5B469018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0E62" w14:textId="77777777" w:rsidR="00E63121" w:rsidRPr="00593034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593034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E63121" w14:paraId="3E1D7E45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676DA" w14:textId="77777777" w:rsidR="00E63121" w:rsidRPr="00593034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593034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E63121" w14:paraId="575D392F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220DE" w14:textId="77777777" w:rsidR="00E63121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specjalnościowy</w:t>
            </w:r>
          </w:p>
        </w:tc>
      </w:tr>
      <w:tr w:rsidR="00E63121" w14:paraId="2786482B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A1F16" w14:textId="77777777" w:rsidR="00E63121" w:rsidRDefault="00E63121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63121" w14:paraId="19008233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E712D" w14:textId="0381102B" w:rsidR="00E63121" w:rsidRDefault="15B23FA9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Maciej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E63121" w14:paraId="613B8C14" w14:textId="77777777" w:rsidTr="00593034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E63121" w:rsidRDefault="00E63121" w:rsidP="00593034">
            <w:pPr>
              <w:pStyle w:val="Pytania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8533D" w14:textId="48180C3C" w:rsidR="00E63121" w:rsidRDefault="3286698F" w:rsidP="00593034">
            <w:pPr>
              <w:pStyle w:val="Odpowiedzi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Maciej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14:paraId="57A64E18" w14:textId="77777777" w:rsidR="00E63121" w:rsidRPr="007E5EB7" w:rsidRDefault="00E63121" w:rsidP="295CA0FD">
      <w:pPr>
        <w:pStyle w:val="Podpunkty"/>
        <w:spacing w:before="280" w:after="280"/>
        <w:ind w:left="0"/>
        <w:rPr>
          <w:rFonts w:ascii="Corbel" w:eastAsia="Corbel" w:hAnsi="Corbel" w:cs="Corbel"/>
          <w:b w:val="0"/>
          <w:i/>
          <w:iCs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* </w:t>
      </w:r>
      <w:r w:rsidRPr="295CA0FD">
        <w:rPr>
          <w:rFonts w:ascii="Corbel" w:eastAsia="Corbel" w:hAnsi="Corbel" w:cs="Corbel"/>
          <w:i/>
          <w:iCs/>
          <w:sz w:val="24"/>
          <w:szCs w:val="24"/>
        </w:rPr>
        <w:t>-</w:t>
      </w:r>
      <w:r w:rsidRPr="295CA0F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295CA0FD">
        <w:rPr>
          <w:rFonts w:ascii="Corbel" w:eastAsia="Corbel" w:hAnsi="Corbel" w:cs="Corbel"/>
          <w:b w:val="0"/>
          <w:sz w:val="24"/>
          <w:szCs w:val="24"/>
        </w:rPr>
        <w:t>e,</w:t>
      </w:r>
      <w:r w:rsidRPr="295CA0F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295CA0F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A0F74" w14:textId="77777777" w:rsidR="00E63121" w:rsidRDefault="00E63121" w:rsidP="295CA0FD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E63121" w:rsidRDefault="00E63121" w:rsidP="295CA0FD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65"/>
      </w:tblGrid>
      <w:tr w:rsidR="00E63121" w14:paraId="4A00F406" w14:textId="77777777" w:rsidTr="295CA0FD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Semestr</w:t>
            </w:r>
          </w:p>
          <w:p w14:paraId="64C63F33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proofErr w:type="spellStart"/>
            <w:r w:rsidRPr="295CA0FD">
              <w:rPr>
                <w:rFonts w:ascii="Corbel" w:eastAsia="Corbel" w:hAnsi="Corbel" w:cs="Corbel"/>
                <w:lang w:val="pl-PL" w:eastAsia="en-US"/>
              </w:rPr>
              <w:t>Wykł</w:t>
            </w:r>
            <w:proofErr w:type="spellEnd"/>
            <w:r w:rsidRPr="295CA0FD">
              <w:rPr>
                <w:rFonts w:ascii="Corbel" w:eastAsia="Corbel" w:hAnsi="Corbel" w:cs="Corbel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proofErr w:type="spellStart"/>
            <w:r w:rsidRPr="295CA0FD">
              <w:rPr>
                <w:rFonts w:ascii="Corbel" w:eastAsia="Corbel" w:hAnsi="Corbel" w:cs="Corbel"/>
                <w:lang w:val="pl-PL" w:eastAsia="en-US"/>
              </w:rPr>
              <w:t>Konw</w:t>
            </w:r>
            <w:proofErr w:type="spellEnd"/>
            <w:r w:rsidRPr="295CA0FD">
              <w:rPr>
                <w:rFonts w:ascii="Corbel" w:eastAsia="Corbel" w:hAnsi="Corbel" w:cs="Corbel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proofErr w:type="spellStart"/>
            <w:r w:rsidRPr="295CA0FD">
              <w:rPr>
                <w:rFonts w:ascii="Corbel" w:eastAsia="Corbel" w:hAnsi="Corbel" w:cs="Corbel"/>
                <w:lang w:val="pl-PL" w:eastAsia="en-US"/>
              </w:rPr>
              <w:t>Sem</w:t>
            </w:r>
            <w:proofErr w:type="spellEnd"/>
            <w:r w:rsidRPr="295CA0FD">
              <w:rPr>
                <w:rFonts w:ascii="Corbel" w:eastAsia="Corbel" w:hAnsi="Corbel" w:cs="Corbel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proofErr w:type="spellStart"/>
            <w:r w:rsidRPr="295CA0FD">
              <w:rPr>
                <w:rFonts w:ascii="Corbel" w:eastAsia="Corbel" w:hAnsi="Corbel" w:cs="Corbel"/>
                <w:lang w:val="pl-PL" w:eastAsia="en-US"/>
              </w:rPr>
              <w:t>Prakt</w:t>
            </w:r>
            <w:proofErr w:type="spellEnd"/>
            <w:r w:rsidRPr="295CA0FD">
              <w:rPr>
                <w:rFonts w:ascii="Corbel" w:eastAsia="Corbel" w:hAnsi="Corbel" w:cs="Corbel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lang w:val="pl-PL" w:eastAsia="en-US"/>
              </w:rPr>
              <w:t>Inne (jakie?)</w:t>
            </w: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E63121" w:rsidRDefault="00E63121" w:rsidP="295CA0FD">
            <w:pPr>
              <w:pStyle w:val="Nagwkitablic"/>
              <w:spacing w:after="6" w:line="240" w:lineRule="auto"/>
              <w:jc w:val="center"/>
              <w:rPr>
                <w:rFonts w:ascii="Corbel" w:eastAsia="Corbel" w:hAnsi="Corbel" w:cs="Corbel"/>
                <w:b/>
                <w:bCs/>
                <w:lang w:val="pl-PL" w:eastAsia="en-US"/>
              </w:rPr>
            </w:pPr>
            <w:r w:rsidRPr="295CA0FD">
              <w:rPr>
                <w:rFonts w:ascii="Corbel" w:eastAsia="Corbel" w:hAnsi="Corbel" w:cs="Corbel"/>
                <w:b/>
                <w:bCs/>
                <w:lang w:val="pl-PL" w:eastAsia="en-US"/>
              </w:rPr>
              <w:t>Liczba pkt. ECTS</w:t>
            </w:r>
          </w:p>
        </w:tc>
      </w:tr>
      <w:tr w:rsidR="00E63121" w14:paraId="4C23C9B1" w14:textId="77777777" w:rsidTr="295CA0FD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E75AC" w14:textId="77777777" w:rsidR="00E63121" w:rsidRDefault="00E63121" w:rsidP="295CA0FD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77777777" w:rsidR="00E63121" w:rsidRDefault="00E63121" w:rsidP="295CA0FD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E63121" w:rsidRDefault="00E63121" w:rsidP="295CA0FD">
            <w:pPr>
              <w:pStyle w:val="centralniewrubryce"/>
              <w:snapToGrid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E63121" w:rsidRDefault="00E63121" w:rsidP="295CA0FD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E63121" w:rsidRDefault="00E63121" w:rsidP="295CA0FD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134E5E78" w14:textId="77777777" w:rsidR="00E63121" w:rsidRDefault="00E63121" w:rsidP="295CA0FD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>1.2.</w:t>
      </w:r>
      <w:r>
        <w:tab/>
      </w:r>
      <w:r w:rsidRPr="295CA0FD">
        <w:rPr>
          <w:rFonts w:ascii="Corbel" w:eastAsia="Corbel" w:hAnsi="Corbel" w:cs="Corbel"/>
          <w:smallCaps w:val="0"/>
        </w:rPr>
        <w:t>Sposób realizacji zajęć</w:t>
      </w:r>
    </w:p>
    <w:p w14:paraId="44EAFD9C" w14:textId="77777777" w:rsidR="00E63121" w:rsidRDefault="00E63121" w:rsidP="295CA0FD">
      <w:pPr>
        <w:pStyle w:val="Punktygwne"/>
        <w:spacing w:before="0" w:after="0"/>
        <w:ind w:left="709"/>
        <w:rPr>
          <w:rFonts w:ascii="Corbel" w:eastAsia="Corbel" w:hAnsi="Corbel" w:cs="Corbel"/>
        </w:rPr>
      </w:pPr>
    </w:p>
    <w:p w14:paraId="078CDEFA" w14:textId="77777777" w:rsidR="00E63121" w:rsidRDefault="00E63121" w:rsidP="295CA0FD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b w:val="0"/>
        </w:rPr>
        <w:t xml:space="preserve">X </w:t>
      </w:r>
      <w:r w:rsidRPr="295CA0FD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14:paraId="4B94D5A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C2A5C63" w14:textId="77777777" w:rsidR="00E63121" w:rsidRDefault="00E63121" w:rsidP="295CA0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295CA0FD">
        <w:rPr>
          <w:rFonts w:ascii="Corbel" w:eastAsia="Corbel" w:hAnsi="Corbel" w:cs="Corbel"/>
          <w:smallCaps w:val="0"/>
        </w:rPr>
        <w:t xml:space="preserve">Forma zaliczenia przedmiotu (z toku) </w:t>
      </w:r>
      <w:r w:rsidRPr="295CA0F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14:paraId="3C4BF716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295CA0FD">
        <w:rPr>
          <w:rFonts w:ascii="Corbel" w:eastAsia="Corbel" w:hAnsi="Corbel" w:cs="Corbel"/>
          <w:b w:val="0"/>
        </w:rPr>
        <w:t xml:space="preserve">              </w:t>
      </w:r>
    </w:p>
    <w:p w14:paraId="41D7EC5F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t>zaliczenie na ocenę</w:t>
      </w:r>
    </w:p>
    <w:p w14:paraId="3DEEC669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61BAAD1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t xml:space="preserve">2.Wymagania wstępne </w:t>
      </w:r>
    </w:p>
    <w:p w14:paraId="3656B9A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90"/>
      </w:tblGrid>
      <w:tr w:rsidR="00E63121" w14:paraId="36960F15" w14:textId="77777777" w:rsidTr="295CA0FD">
        <w:trPr>
          <w:trHeight w:val="500"/>
        </w:trPr>
        <w:tc>
          <w:tcPr>
            <w:tcW w:w="9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0833B" w14:textId="77777777" w:rsidR="00E63121" w:rsidRDefault="00E63121" w:rsidP="295CA0FD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Brak wymagań wstępnych</w:t>
            </w:r>
          </w:p>
        </w:tc>
      </w:tr>
    </w:tbl>
    <w:p w14:paraId="45FB0818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</w:p>
    <w:p w14:paraId="3CBE9972" w14:textId="7FF25943" w:rsidR="295CA0FD" w:rsidRDefault="295CA0FD" w:rsidP="295CA0FD">
      <w:pPr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br w:type="page"/>
      </w:r>
    </w:p>
    <w:p w14:paraId="7673EEF4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14:paraId="049F31C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</w:rPr>
      </w:pPr>
    </w:p>
    <w:p w14:paraId="04643D83" w14:textId="77777777" w:rsidR="00E63121" w:rsidRDefault="00E63121" w:rsidP="295CA0FD">
      <w:pPr>
        <w:pStyle w:val="Podpunkty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>3.1 Cele przedmiotu</w:t>
      </w:r>
    </w:p>
    <w:p w14:paraId="53128261" w14:textId="77777777" w:rsidR="00E63121" w:rsidRDefault="00E63121" w:rsidP="295CA0FD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39"/>
      </w:tblGrid>
      <w:tr w:rsidR="00E63121" w14:paraId="2E1999C1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E63121" w:rsidRDefault="00E63121" w:rsidP="295CA0FD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A4C733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Zaznajomienie studentów z podstawami teorii zarządzania </w:t>
            </w:r>
          </w:p>
        </w:tc>
      </w:tr>
      <w:tr w:rsidR="00E63121" w14:paraId="443136BF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E63121" w:rsidRDefault="00E63121" w:rsidP="295CA0FD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527CE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Zapoznanie studentów z problematyką marketingu jako elementu zarządzania organizacją gospodarczą (instytucją itp.)</w:t>
            </w:r>
          </w:p>
        </w:tc>
      </w:tr>
      <w:tr w:rsidR="00E63121" w14:paraId="26599D5F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B3C4" w14:textId="77777777" w:rsidR="00E63121" w:rsidRDefault="00E63121" w:rsidP="295CA0FD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EBAD4E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Zapoznanie studentów z socjotechnikami stosowanymi w marketingu</w:t>
            </w:r>
          </w:p>
        </w:tc>
      </w:tr>
      <w:tr w:rsidR="00E63121" w14:paraId="361C743E" w14:textId="77777777" w:rsidTr="295CA0FD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2F916" w14:textId="77777777" w:rsidR="00E63121" w:rsidRDefault="00E63121" w:rsidP="295CA0FD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3AE19" w14:textId="77777777" w:rsidR="00E63121" w:rsidRDefault="00E63121" w:rsidP="295CA0FD">
            <w:pPr>
              <w:pStyle w:val="Podpunkty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95CA0FD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Wykształcenie umiejętności oceniania produktów (usług) pod względem konsumenckim</w:t>
            </w:r>
          </w:p>
        </w:tc>
      </w:tr>
    </w:tbl>
    <w:p w14:paraId="62486C0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47F42425" w14:textId="77777777" w:rsidR="00E63121" w:rsidRDefault="00E63121" w:rsidP="295CA0F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295CA0FD">
        <w:rPr>
          <w:rFonts w:ascii="Corbel" w:eastAsia="Corbel" w:hAnsi="Corbel" w:cs="Corbel"/>
          <w:sz w:val="24"/>
          <w:szCs w:val="24"/>
        </w:rPr>
        <w:t xml:space="preserve"> </w:t>
      </w:r>
    </w:p>
    <w:p w14:paraId="4101652C" w14:textId="77777777" w:rsidR="00E63121" w:rsidRDefault="00E63121" w:rsidP="295CA0F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93"/>
      </w:tblGrid>
      <w:tr w:rsidR="00E63121" w14:paraId="61F38664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smallCaps w:val="0"/>
              </w:rPr>
              <w:t>EK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99056E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</w:rPr>
            </w:pPr>
          </w:p>
          <w:p w14:paraId="1F352D2E" w14:textId="77777777" w:rsidR="00E63121" w:rsidRDefault="00E63121" w:rsidP="295CA0FD">
            <w:pPr>
              <w:pStyle w:val="Punktygwne"/>
              <w:widowControl w:val="0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295CA0F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E63121" w14:paraId="1AE1AE07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9129F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Student zna ogólne metody tworzenia i rozwoju form indywidualnej przedsiębiorczości, wykorzystującej wiedzę z zakresu socjologii</w:t>
            </w:r>
            <w:r w:rsidRPr="295CA0FD">
              <w:rPr>
                <w:rFonts w:ascii="Corbel" w:eastAsia="Corbel" w:hAnsi="Corbel" w:cs="Corbel"/>
                <w:b w:val="0"/>
                <w:color w:val="000000" w:themeColor="text1"/>
              </w:rPr>
              <w:t>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57F8F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KW_12</w:t>
            </w:r>
          </w:p>
        </w:tc>
      </w:tr>
      <w:tr w:rsidR="00E63121" w14:paraId="53726691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1E7F2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Student jest gotów do </w:t>
            </w: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  <w:t>właściwego i odpowiedzialnego określania priorytetów służących realizacji wyznaczonego przez siebie lub innych zadania.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89A74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KK_01</w:t>
            </w:r>
          </w:p>
        </w:tc>
      </w:tr>
      <w:tr w:rsidR="00E63121" w14:paraId="19D63D1C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619EB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Student jest gotów do 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samodzielnego i właściwego identyfikowania oraz rozstrzygania dylematów zawodowych.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FFC63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KK_02</w:t>
            </w:r>
          </w:p>
        </w:tc>
      </w:tr>
      <w:tr w:rsidR="00E63121" w14:paraId="04AD9693" w14:textId="77777777" w:rsidTr="295CA0F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B445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0D9ED" w14:textId="77777777" w:rsidR="00E63121" w:rsidRDefault="00E63121" w:rsidP="295CA0FD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Student jest gotów do </w:t>
            </w: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  <w:lang w:eastAsia="pl-PL"/>
              </w:rPr>
              <w:t>przedsiębiorczego myślenia oraz działania.</w:t>
            </w:r>
          </w:p>
        </w:tc>
        <w:tc>
          <w:tcPr>
            <w:tcW w:w="18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0115C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KK_05</w:t>
            </w:r>
          </w:p>
        </w:tc>
      </w:tr>
    </w:tbl>
    <w:p w14:paraId="1299C43A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44E1D115" w14:textId="77777777" w:rsidR="00E63121" w:rsidRDefault="00E63121" w:rsidP="295CA0FD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295CA0FD">
        <w:rPr>
          <w:rFonts w:ascii="Corbel" w:eastAsia="Corbel" w:hAnsi="Corbel" w:cs="Corbel"/>
          <w:sz w:val="24"/>
          <w:szCs w:val="24"/>
        </w:rPr>
        <w:t xml:space="preserve">  </w:t>
      </w:r>
    </w:p>
    <w:p w14:paraId="7D0EF860" w14:textId="77777777" w:rsidR="00E63121" w:rsidRDefault="00E63121" w:rsidP="295CA0F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p w14:paraId="4DDBEF00" w14:textId="77777777" w:rsidR="00E63121" w:rsidRDefault="00E63121" w:rsidP="295CA0FD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E63121" w14:paraId="587EA2A8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E63121" w:rsidRDefault="00E63121" w:rsidP="295CA0FD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</w:tbl>
    <w:p w14:paraId="3461D779" w14:textId="77777777" w:rsidR="00E63121" w:rsidRDefault="00E63121" w:rsidP="295CA0F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25513626" w14:textId="77777777" w:rsidR="00E63121" w:rsidRDefault="00E63121" w:rsidP="295CA0F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95CA0FD">
        <w:rPr>
          <w:rFonts w:ascii="Corbel" w:eastAsia="Corbel" w:hAnsi="Corbel" w:cs="Corbel"/>
          <w:sz w:val="24"/>
          <w:szCs w:val="24"/>
        </w:rPr>
        <w:t xml:space="preserve">Problematyka ćwiczeń audytoryjnych, </w:t>
      </w:r>
      <w:r w:rsidRPr="295CA0FD">
        <w:rPr>
          <w:rFonts w:ascii="Corbel" w:eastAsia="Corbel" w:hAnsi="Corbel" w:cs="Corbel"/>
          <w:b/>
          <w:bCs/>
          <w:sz w:val="24"/>
          <w:szCs w:val="24"/>
          <w:u w:val="single"/>
        </w:rPr>
        <w:t>konwersatoryjnych</w:t>
      </w:r>
      <w:r w:rsidRPr="295CA0FD">
        <w:rPr>
          <w:rFonts w:ascii="Corbel" w:eastAsia="Corbel" w:hAnsi="Corbel" w:cs="Corbel"/>
          <w:sz w:val="24"/>
          <w:szCs w:val="24"/>
        </w:rPr>
        <w:t xml:space="preserve">, laboratoryjnych, zajęć praktycznych </w:t>
      </w:r>
    </w:p>
    <w:p w14:paraId="3CF2D8B6" w14:textId="77777777" w:rsidR="00E63121" w:rsidRDefault="00E63121" w:rsidP="295CA0FD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E63121" w14:paraId="475D0A31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21223" w14:textId="77777777" w:rsidR="00E63121" w:rsidRDefault="00E63121" w:rsidP="295CA0FD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Treści merytoryczne                                                                                                                         </w:t>
            </w:r>
          </w:p>
        </w:tc>
      </w:tr>
      <w:tr w:rsidR="00E63121" w14:paraId="5344D46A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FCF5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Istota zarządzania marketingowego (2 godz.)</w:t>
            </w:r>
          </w:p>
        </w:tc>
      </w:tr>
      <w:tr w:rsidR="00E63121" w14:paraId="035B7FF8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98698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Analiza otoczenia marketingowego (2 godz.)</w:t>
            </w:r>
          </w:p>
        </w:tc>
      </w:tr>
      <w:tr w:rsidR="00E63121" w14:paraId="088E12B6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79B90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Analiza rynku przedsiębiorstw i zachowań klientów instytucjonalnych (2 godz.)</w:t>
            </w:r>
          </w:p>
        </w:tc>
      </w:tr>
      <w:tr w:rsidR="00E63121" w14:paraId="75ABCD64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C846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Badanie i wybór rynków docelowych (2 godz.)</w:t>
            </w:r>
          </w:p>
        </w:tc>
      </w:tr>
      <w:tr w:rsidR="00E63121" w14:paraId="549EC408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51C50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Zdefiniowanie wartości oraz zadowolenia klienta (2 godz.)</w:t>
            </w:r>
          </w:p>
        </w:tc>
      </w:tr>
      <w:tr w:rsidR="00E63121" w14:paraId="09F0D3C5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75DCE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Planowanie strategiczne przedsiębiorstwa (2 godz.)</w:t>
            </w:r>
          </w:p>
        </w:tc>
      </w:tr>
      <w:tr w:rsidR="00E63121" w14:paraId="741F8A66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0901C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Planowanie strategiczne biznesu (2 godz.)</w:t>
            </w:r>
          </w:p>
        </w:tc>
      </w:tr>
      <w:tr w:rsidR="00E63121" w14:paraId="4C0C3E34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D69CF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Kierowanie procesem marketingu i planowanie marketingowe (2 godz.)</w:t>
            </w:r>
          </w:p>
        </w:tc>
      </w:tr>
      <w:tr w:rsidR="00E63121" w14:paraId="262F9E44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4788C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lastRenderedPageBreak/>
              <w:t>Analiza rynku konsumenta i zachowania nabywcy (2 godz.)</w:t>
            </w:r>
          </w:p>
        </w:tc>
      </w:tr>
      <w:tr w:rsidR="00E63121" w14:paraId="3BDDBB36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5BED4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Analiza gałęzi i konkurentów (2 godz.)</w:t>
            </w:r>
          </w:p>
        </w:tc>
      </w:tr>
      <w:tr w:rsidR="00E63121" w14:paraId="05502109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2EC07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Różnicowanie i pozycjonowanie oferty marketingowej (2 godz.)</w:t>
            </w:r>
          </w:p>
        </w:tc>
      </w:tr>
      <w:tr w:rsidR="00E63121" w14:paraId="48F5E850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E05A7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Projektowanie strategii komunikacji i 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promotion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 mix (2 godz.)</w:t>
            </w:r>
          </w:p>
        </w:tc>
      </w:tr>
      <w:tr w:rsidR="00E63121" w14:paraId="6BCD4EA0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978F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Zarządzanie działem sprzedaży (2 godz.) </w:t>
            </w:r>
          </w:p>
        </w:tc>
      </w:tr>
      <w:tr w:rsidR="00E63121" w14:paraId="708FABB2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B0A8E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Badania marketingowe w zarządzaniu przedsiębiorstwem  (2 godz.)</w:t>
            </w:r>
          </w:p>
        </w:tc>
      </w:tr>
      <w:tr w:rsidR="00E63121" w14:paraId="616941DF" w14:textId="77777777" w:rsidTr="295CA0FD"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A43F4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Przygotowanie założeń kampanii reklamowej  (2 godz.)</w:t>
            </w:r>
          </w:p>
        </w:tc>
      </w:tr>
    </w:tbl>
    <w:p w14:paraId="0FB78278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61F0D56C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smallCaps w:val="0"/>
        </w:rPr>
        <w:t>3.4 Metody dydaktyczne</w:t>
      </w:r>
      <w:r w:rsidRPr="295CA0FD">
        <w:rPr>
          <w:rFonts w:ascii="Corbel" w:eastAsia="Corbel" w:hAnsi="Corbel" w:cs="Corbel"/>
          <w:b w:val="0"/>
          <w:smallCaps w:val="0"/>
        </w:rPr>
        <w:t xml:space="preserve"> </w:t>
      </w:r>
    </w:p>
    <w:p w14:paraId="1FC3994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i/>
          <w:iCs/>
          <w:smallCaps w:val="0"/>
          <w:sz w:val="20"/>
          <w:szCs w:val="20"/>
        </w:rPr>
      </w:pPr>
    </w:p>
    <w:p w14:paraId="07D56F4D" w14:textId="77777777" w:rsidR="00E63121" w:rsidRDefault="00E63121" w:rsidP="295CA0FD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b w:val="0"/>
          <w:smallCaps w:val="0"/>
        </w:rPr>
        <w:t>Ćwiczenia w grupach zadaniowych; dyskusja panelowa; analiza przypadków; burza mózgów.</w:t>
      </w:r>
    </w:p>
    <w:p w14:paraId="0562CB0E" w14:textId="77777777" w:rsidR="00E63121" w:rsidRDefault="00E63121" w:rsidP="295CA0FD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078A5AC" w14:textId="77777777" w:rsidR="00E63121" w:rsidRDefault="00E63121" w:rsidP="295CA0FD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4. METODY I KRYTERIA OCENY </w:t>
      </w:r>
    </w:p>
    <w:p w14:paraId="34CE0A41" w14:textId="77777777" w:rsidR="00E63121" w:rsidRDefault="00E63121" w:rsidP="295CA0FD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53742ADA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>4.1 Sposoby weryfikacji efektów uczenia się</w:t>
      </w:r>
    </w:p>
    <w:p w14:paraId="62EBF3C5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46"/>
      </w:tblGrid>
      <w:tr w:rsidR="00E63121" w14:paraId="3CD72C34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2157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12080E0F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52574297" w14:textId="77777777" w:rsidR="00E63121" w:rsidRDefault="00E63121" w:rsidP="295CA0FD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(w,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ćw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>, …)</w:t>
            </w:r>
          </w:p>
        </w:tc>
      </w:tr>
      <w:tr w:rsidR="00E63121" w14:paraId="212FCB76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8564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proofErr w:type="spellStart"/>
            <w:r w:rsidRPr="295CA0FD">
              <w:rPr>
                <w:rFonts w:ascii="Corbel" w:eastAsia="Corbel" w:hAnsi="Corbel" w:cs="Corbel"/>
                <w:b w:val="0"/>
              </w:rPr>
              <w:t>ek</w:t>
            </w:r>
            <w:proofErr w:type="spellEnd"/>
            <w:r w:rsidRPr="295CA0FD">
              <w:rPr>
                <w:rFonts w:ascii="Corbel" w:eastAsia="Corbel" w:hAnsi="Corbel" w:cs="Corbel"/>
                <w:b w:val="0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EC6C0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Zaliczenie na ocenę prezentacji multimedialnej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0CBC0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E63121" w14:paraId="3F5B7FAB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CF0E4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708FC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544F1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E63121" w14:paraId="360B91BE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D746F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4A20A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5C2B6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E63121" w14:paraId="569F595A" w14:textId="77777777" w:rsidTr="295CA0F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295CA0F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C0F7D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podczas ćwiczeń.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F8AAB" w14:textId="77777777" w:rsidR="00E63121" w:rsidRDefault="00E63121" w:rsidP="295CA0FD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14:paraId="6D98A12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0AFAEE5A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2946DB82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90"/>
      </w:tblGrid>
      <w:tr w:rsidR="00E63121" w14:paraId="349B8EE3" w14:textId="77777777" w:rsidTr="295CA0FD">
        <w:tc>
          <w:tcPr>
            <w:tcW w:w="9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E5605" w14:textId="2A447442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Zaliczenie </w:t>
            </w:r>
            <w:proofErr w:type="spellStart"/>
            <w:r w:rsidR="0B10D6BB" w:rsidRPr="295CA0FD">
              <w:rPr>
                <w:rFonts w:ascii="Corbel" w:eastAsia="Corbel" w:hAnsi="Corbel" w:cs="Corbel"/>
                <w:b w:val="0"/>
                <w:smallCaps w:val="0"/>
              </w:rPr>
              <w:t>konw</w:t>
            </w:r>
            <w:proofErr w:type="spellEnd"/>
            <w:r w:rsidR="0B10D6BB" w:rsidRPr="295CA0FD">
              <w:rPr>
                <w:rFonts w:ascii="Corbel" w:eastAsia="Corbel" w:hAnsi="Corbel" w:cs="Corbel"/>
                <w:b w:val="0"/>
                <w:smallCaps w:val="0"/>
              </w:rPr>
              <w:t xml:space="preserve">. 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(prezentacji multimedialnej) na ocenę pozytywną.</w:t>
            </w:r>
          </w:p>
          <w:p w14:paraId="71C2E007" w14:textId="554F9D9E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Obecność i aktywność na zajęciach oraz twórcze rozwiązywanie problemów (</w:t>
            </w:r>
            <w:proofErr w:type="spellStart"/>
            <w:r w:rsidR="7E0FFF53" w:rsidRPr="295CA0FD">
              <w:rPr>
                <w:rFonts w:ascii="Corbel" w:eastAsia="Corbel" w:hAnsi="Corbel" w:cs="Corbel"/>
                <w:b w:val="0"/>
                <w:smallCaps w:val="0"/>
              </w:rPr>
              <w:t>konw</w:t>
            </w:r>
            <w:proofErr w:type="spellEnd"/>
            <w:r w:rsidR="7E0FFF53" w:rsidRPr="295CA0FD">
              <w:rPr>
                <w:rFonts w:ascii="Corbel" w:eastAsia="Corbel" w:hAnsi="Corbel" w:cs="Corbel"/>
                <w:b w:val="0"/>
                <w:smallCaps w:val="0"/>
              </w:rPr>
              <w:t>.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</w:tr>
    </w:tbl>
    <w:p w14:paraId="5997CC1D" w14:textId="77777777" w:rsidR="00E63121" w:rsidRDefault="00E63121" w:rsidP="295CA0FD">
      <w:pPr>
        <w:pStyle w:val="Bezodstpw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32066DA3" w14:textId="77777777" w:rsidR="00E63121" w:rsidRDefault="00E63121" w:rsidP="295CA0FD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295CA0F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97"/>
      </w:tblGrid>
      <w:tr w:rsidR="00E63121" w14:paraId="63D9DE79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63121" w14:paraId="4C921250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2AD3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A3216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E63121" w14:paraId="409F0BAA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69756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10</w:t>
            </w:r>
          </w:p>
        </w:tc>
      </w:tr>
      <w:tr w:rsidR="00E63121" w14:paraId="35EF36F8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B5BC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  <w:r w:rsidR="007E5EB7" w:rsidRPr="295CA0FD">
              <w:rPr>
                <w:rFonts w:ascii="Corbel" w:eastAsia="Corbel" w:hAnsi="Corbel" w:cs="Corbel"/>
              </w:rPr>
              <w:t xml:space="preserve"> 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1A2DC" w14:textId="409CBD1E" w:rsidR="00E63121" w:rsidRDefault="00081A18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20</w:t>
            </w:r>
          </w:p>
        </w:tc>
      </w:tr>
      <w:tr w:rsidR="00E63121" w14:paraId="4A8C6C65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A8C38" w14:textId="1AF85BBC" w:rsidR="00E63121" w:rsidRDefault="00081A18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60</w:t>
            </w:r>
          </w:p>
        </w:tc>
      </w:tr>
      <w:tr w:rsidR="00E63121" w14:paraId="0AD00C0E" w14:textId="77777777" w:rsidTr="295CA0FD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E63121" w:rsidRDefault="00E63121" w:rsidP="295CA0F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751B" w14:textId="77777777" w:rsidR="00E63121" w:rsidRDefault="00E63121" w:rsidP="295CA0FD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E63121" w:rsidRDefault="00E63121" w:rsidP="295CA0FD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295CA0FD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326091A3" w14:textId="1C8F9058" w:rsidR="295CA0FD" w:rsidRDefault="295CA0FD" w:rsidP="295CA0FD">
      <w:pPr>
        <w:rPr>
          <w:rFonts w:ascii="Corbel" w:eastAsia="Corbel" w:hAnsi="Corbel" w:cs="Corbel"/>
        </w:rPr>
      </w:pPr>
      <w:r w:rsidRPr="295CA0FD">
        <w:rPr>
          <w:rFonts w:ascii="Corbel" w:eastAsia="Corbel" w:hAnsi="Corbel" w:cs="Corbel"/>
        </w:rPr>
        <w:br w:type="page"/>
      </w:r>
    </w:p>
    <w:p w14:paraId="40334C7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lastRenderedPageBreak/>
        <w:t>6. PRAKTYKI ZAWODOWE W RAMACH PRZEDMIOTU</w:t>
      </w:r>
    </w:p>
    <w:p w14:paraId="6B699379" w14:textId="77777777" w:rsidR="00E63121" w:rsidRDefault="00E63121" w:rsidP="295CA0FD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62" w:type="dxa"/>
        <w:tblLayout w:type="fixed"/>
        <w:tblLook w:val="0000" w:firstRow="0" w:lastRow="0" w:firstColumn="0" w:lastColumn="0" w:noHBand="0" w:noVBand="0"/>
      </w:tblPr>
      <w:tblGrid>
        <w:gridCol w:w="4908"/>
        <w:gridCol w:w="2409"/>
      </w:tblGrid>
      <w:tr w:rsidR="00E63121" w14:paraId="0E8E8FC4" w14:textId="77777777" w:rsidTr="295CA0FD">
        <w:trPr>
          <w:trHeight w:val="496"/>
        </w:trPr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6691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E63121" w14:paraId="605F859D" w14:textId="77777777" w:rsidTr="295CA0FD">
        <w:trPr>
          <w:trHeight w:val="538"/>
        </w:trPr>
        <w:tc>
          <w:tcPr>
            <w:tcW w:w="4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D703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14:paraId="3FE9F23F" w14:textId="77777777" w:rsidR="00E63121" w:rsidRDefault="00E63121" w:rsidP="295CA0FD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7630DC2B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295CA0FD">
        <w:rPr>
          <w:rFonts w:ascii="Corbel" w:eastAsia="Corbel" w:hAnsi="Corbel" w:cs="Corbel"/>
          <w:smallCaps w:val="0"/>
        </w:rPr>
        <w:t xml:space="preserve">7. LITERATURA </w:t>
      </w:r>
    </w:p>
    <w:p w14:paraId="1F72F646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240" w:type="dxa"/>
        <w:tblLayout w:type="fixed"/>
        <w:tblLook w:val="0000" w:firstRow="0" w:lastRow="0" w:firstColumn="0" w:lastColumn="0" w:noHBand="0" w:noVBand="0"/>
      </w:tblPr>
      <w:tblGrid>
        <w:gridCol w:w="9659"/>
      </w:tblGrid>
      <w:tr w:rsidR="00E63121" w:rsidRPr="007E5EB7" w14:paraId="65A5BF37" w14:textId="77777777" w:rsidTr="295CA0FD">
        <w:trPr>
          <w:trHeight w:val="397"/>
        </w:trPr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C9695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smallCaps w:val="0"/>
                <w:color w:val="000000" w:themeColor="text1"/>
              </w:rPr>
              <w:t>Literatura podstawowa:</w:t>
            </w:r>
          </w:p>
          <w:p w14:paraId="08CE6F91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7D0A5936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P. Kotler, K. L. Keller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Marketing</w:t>
            </w:r>
            <w:r w:rsidRPr="295CA0FD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Wyd.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Rebis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Poznań 2015.</w:t>
            </w:r>
          </w:p>
          <w:p w14:paraId="763C8056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G. Armstrong, P. Kotler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Marketing.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Wprowadzenie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Wyd. Nieoczywiste, Warszawa 2016.</w:t>
            </w:r>
          </w:p>
          <w:p w14:paraId="5BB4062F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H. Mruk,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Marketing satysfakcja klienta i rozwój przedsiębiorstwa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PWN, Warszawa 2012. </w:t>
            </w:r>
          </w:p>
          <w:p w14:paraId="65303647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>A. Mazurkiewicz-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Pizło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W.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Pizło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Marketing. Wiedza ekonomiczna i aktywność na rynku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PWN, Warszawa 2017.</w:t>
            </w:r>
          </w:p>
          <w:p w14:paraId="02A7D4E0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R. Milic-Czerniak (red.)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Badania marketingowe. Nowe metody badań  i zastosowania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. </w:t>
            </w:r>
          </w:p>
          <w:p w14:paraId="4391FA6A" w14:textId="77777777" w:rsidR="00E63121" w:rsidRDefault="00E63121" w:rsidP="295CA0FD">
            <w:pPr>
              <w:pStyle w:val="Punktygwne"/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      Wyd. ,,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Difin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”, Warszawa 2019. </w:t>
            </w:r>
          </w:p>
          <w:p w14:paraId="6B5297F6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Koźmiński, W. Piotrowski 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Zarządzanie. Teoria i praktyka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PWN, Warszawa 2020. </w:t>
            </w:r>
          </w:p>
          <w:p w14:paraId="43B19F6D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H.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Minzberg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–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Zarządanie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>, Wyd.  Nieoczywiste, Warszawa 2019.</w:t>
            </w:r>
          </w:p>
          <w:p w14:paraId="38839A2D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M.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Kjær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Rządzenie,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 Wyd. Sic!, Warszawa 2009. </w:t>
            </w:r>
          </w:p>
          <w:p w14:paraId="67D46B72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b w:val="0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A.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Jemielniak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D. Latusek-Jurczak 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Zarządzanie Teoria i praktyka w pigułce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Wyd. </w:t>
            </w:r>
            <w:proofErr w:type="spellStart"/>
            <w:r w:rsidRPr="295CA0FD">
              <w:rPr>
                <w:rFonts w:ascii="Corbel" w:eastAsia="Corbel" w:hAnsi="Corbel" w:cs="Corbel"/>
                <w:b w:val="0"/>
                <w:smallCaps w:val="0"/>
              </w:rPr>
              <w:t>Poltext</w:t>
            </w:r>
            <w:proofErr w:type="spellEnd"/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, Warszawa 2014.  </w:t>
            </w:r>
          </w:p>
          <w:p w14:paraId="1DE701E1" w14:textId="77777777" w:rsidR="00E63121" w:rsidRDefault="00E63121" w:rsidP="295CA0FD">
            <w:pPr>
              <w:pStyle w:val="Punktygwne"/>
              <w:numPr>
                <w:ilvl w:val="0"/>
                <w:numId w:val="2"/>
              </w:numPr>
              <w:spacing w:before="0" w:after="0"/>
              <w:ind w:left="317" w:hanging="317"/>
              <w:rPr>
                <w:rFonts w:ascii="Corbel" w:eastAsia="Corbel" w:hAnsi="Corbel" w:cs="Corbel"/>
                <w:smallCaps w:val="0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</w:rPr>
              <w:t xml:space="preserve">K. Szymańska  (red.) – </w:t>
            </w:r>
            <w:r w:rsidRPr="295CA0FD">
              <w:rPr>
                <w:rFonts w:ascii="Corbel" w:eastAsia="Corbel" w:hAnsi="Corbel" w:cs="Corbel"/>
                <w:b w:val="0"/>
                <w:i/>
                <w:iCs/>
                <w:smallCaps w:val="0"/>
              </w:rPr>
              <w:t>Kompendium metod i technik zarządzania : teoria i ćwiczenia</w:t>
            </w:r>
            <w:r w:rsidRPr="295CA0FD">
              <w:rPr>
                <w:rFonts w:ascii="Corbel" w:eastAsia="Corbel" w:hAnsi="Corbel" w:cs="Corbel"/>
                <w:b w:val="0"/>
                <w:smallCaps w:val="0"/>
              </w:rPr>
              <w:t>, Wyd. Wolters Kluwer, Warszawa 2015</w:t>
            </w:r>
            <w:r w:rsidRPr="295CA0FD">
              <w:rPr>
                <w:rFonts w:ascii="Corbel" w:eastAsia="Corbel" w:hAnsi="Corbel" w:cs="Corbel"/>
                <w:smallCaps w:val="0"/>
              </w:rPr>
              <w:t xml:space="preserve">. </w:t>
            </w:r>
          </w:p>
        </w:tc>
      </w:tr>
      <w:tr w:rsidR="00E63121" w14:paraId="65BF7874" w14:textId="77777777" w:rsidTr="295CA0FD">
        <w:trPr>
          <w:trHeight w:val="397"/>
        </w:trPr>
        <w:tc>
          <w:tcPr>
            <w:tcW w:w="9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295CA0F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1CDCEAD" w14:textId="77777777" w:rsidR="00E63121" w:rsidRDefault="00E63121" w:rsidP="295CA0F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  <w:p w14:paraId="0B524618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E. Michalski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Marketing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2017. </w:t>
            </w:r>
          </w:p>
          <w:p w14:paraId="28534028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M. Al-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Noorachi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>, Ł. Sułkowski (red.)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Marketing we współczesnej gospodarce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Wyd. 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Difin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Warszawa 2018. </w:t>
            </w:r>
          </w:p>
          <w:p w14:paraId="17C23A62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T. 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Taranko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Komunikacja marketingowa. Istota, uwarunkowania, efekty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Wyd. Wolters Kluwer business, Warszawa 2015. </w:t>
            </w:r>
          </w:p>
          <w:p w14:paraId="79A02923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E. 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Duliniec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Badania marketingowe w zarządzaniu przedsiębiorstwem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1999. </w:t>
            </w:r>
          </w:p>
          <w:p w14:paraId="059F93E6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E. Skawińska, W. Popławski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Badania marketingowe w zarządzaniu organizacją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PWE, Warszawa  2020. </w:t>
            </w:r>
          </w:p>
          <w:p w14:paraId="76956033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>K. Stasiuk, D. Maison –</w:t>
            </w:r>
            <w:r w:rsidRPr="295CA0FD">
              <w:rPr>
                <w:rFonts w:ascii="Corbel" w:eastAsia="Corbel" w:hAnsi="Corbel" w:cs="Corbel"/>
                <w:b/>
                <w:bCs/>
                <w:smallCaps/>
              </w:rPr>
              <w:t xml:space="preserve">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konsumenta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2014. </w:t>
            </w:r>
          </w:p>
          <w:p w14:paraId="19C9D4C4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K. Błoński, A. Smalec (red.)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Działania marketingowe organizacji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PWE Warszawa 2020. </w:t>
            </w:r>
          </w:p>
          <w:p w14:paraId="385EFC4B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K. Mazurek-Łopacińska (red.)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Badania marketingowe. Metody, techniki i obszary aplikacji na współczesnym rynku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PWN, Warszawa 2016. </w:t>
            </w:r>
          </w:p>
          <w:p w14:paraId="794F8CF4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A. Dębowski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Proste, ale ważne w zarządzaniu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, Wyd. Helion, Gliwice 2017. </w:t>
            </w:r>
          </w:p>
          <w:p w14:paraId="62B36F9A" w14:textId="77777777" w:rsidR="00E63121" w:rsidRDefault="00E63121" w:rsidP="295CA0FD">
            <w:pPr>
              <w:numPr>
                <w:ilvl w:val="0"/>
                <w:numId w:val="3"/>
              </w:numPr>
              <w:spacing w:after="0" w:line="264" w:lineRule="exact"/>
              <w:ind w:left="317"/>
              <w:rPr>
                <w:rFonts w:ascii="Corbel" w:eastAsia="Corbel" w:hAnsi="Corbel" w:cs="Corbel"/>
                <w:sz w:val="24"/>
                <w:szCs w:val="24"/>
              </w:rPr>
            </w:pPr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S. </w:t>
            </w:r>
            <w:proofErr w:type="spellStart"/>
            <w:r w:rsidRPr="295CA0FD">
              <w:rPr>
                <w:rFonts w:ascii="Corbel" w:eastAsia="Corbel" w:hAnsi="Corbel" w:cs="Corbel"/>
                <w:sz w:val="24"/>
                <w:szCs w:val="24"/>
              </w:rPr>
              <w:t>Sinek</w:t>
            </w:r>
            <w:proofErr w:type="spellEnd"/>
            <w:r w:rsidRPr="295CA0FD">
              <w:rPr>
                <w:rFonts w:ascii="Corbel" w:eastAsia="Corbel" w:hAnsi="Corbel" w:cs="Corbel"/>
                <w:sz w:val="24"/>
                <w:szCs w:val="24"/>
              </w:rPr>
              <w:t xml:space="preserve">  – </w:t>
            </w:r>
            <w:r w:rsidRPr="295CA0F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Gra bez końca</w:t>
            </w:r>
            <w:r w:rsidRPr="295CA0FD">
              <w:rPr>
                <w:rFonts w:ascii="Corbel" w:eastAsia="Corbel" w:hAnsi="Corbel" w:cs="Corbel"/>
                <w:sz w:val="24"/>
                <w:szCs w:val="24"/>
              </w:rPr>
              <w:t>, Wyd. Helion, Gliwice 2020.</w:t>
            </w:r>
          </w:p>
        </w:tc>
      </w:tr>
    </w:tbl>
    <w:p w14:paraId="6BB9E253" w14:textId="77777777" w:rsidR="000C3C7C" w:rsidRDefault="000C3C7C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3DE523C" w14:textId="77777777" w:rsidR="000C3C7C" w:rsidRDefault="000C3C7C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1F88A98" w14:textId="77777777" w:rsidR="00E63121" w:rsidRDefault="00E63121" w:rsidP="295CA0FD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295CA0F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E63121" w:rsidSect="000C3C7C">
      <w:footerReference w:type="default" r:id="rId7"/>
      <w:pgSz w:w="11906" w:h="16838"/>
      <w:pgMar w:top="1134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FEF6D" w14:textId="77777777" w:rsidR="00833491" w:rsidRDefault="00833491">
      <w:pPr>
        <w:spacing w:after="0" w:line="240" w:lineRule="auto"/>
      </w:pPr>
      <w:r>
        <w:separator/>
      </w:r>
    </w:p>
  </w:endnote>
  <w:endnote w:type="continuationSeparator" w:id="0">
    <w:p w14:paraId="5549161D" w14:textId="77777777" w:rsidR="00833491" w:rsidRDefault="00833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FC9E" w14:textId="77777777" w:rsidR="00E63121" w:rsidRDefault="00E6312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7E5EB7">
      <w:rPr>
        <w:noProof/>
      </w:rPr>
      <w:t>4</w:t>
    </w:r>
    <w:r>
      <w:fldChar w:fldCharType="end"/>
    </w:r>
  </w:p>
  <w:p w14:paraId="52E56223" w14:textId="77777777" w:rsidR="00E63121" w:rsidDel="000C3C7C" w:rsidRDefault="00E63121" w:rsidP="000C3C7C">
    <w:pPr>
      <w:pStyle w:val="Stopka"/>
      <w:rPr>
        <w:del w:id="0" w:author="Anna Pikus" w:date="2023-07-13T11:28:00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C1F8C" w14:textId="77777777" w:rsidR="00833491" w:rsidRDefault="00833491">
      <w:pPr>
        <w:spacing w:after="0" w:line="240" w:lineRule="auto"/>
      </w:pPr>
      <w:r>
        <w:separator/>
      </w:r>
    </w:p>
  </w:footnote>
  <w:footnote w:type="continuationSeparator" w:id="0">
    <w:p w14:paraId="4194FDB0" w14:textId="77777777" w:rsidR="00833491" w:rsidRDefault="00833491">
      <w:pPr>
        <w:spacing w:after="0" w:line="240" w:lineRule="auto"/>
      </w:pPr>
      <w:r>
        <w:continuationSeparator/>
      </w:r>
    </w:p>
  </w:footnote>
  <w:footnote w:id="1">
    <w:p w14:paraId="0574AFC1" w14:textId="77777777" w:rsidR="00E63121" w:rsidRDefault="00E63121">
      <w:pPr>
        <w:pStyle w:val="Tekstprzypisudolnego"/>
        <w:widowControl w:val="0"/>
      </w:pPr>
      <w:r>
        <w:rPr>
          <w:rStyle w:val="Znakiprzypiswdolnych"/>
          <w:rFonts w:ascii="Liberation Serif" w:hAnsi="Liberation Serif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caps w:val="0"/>
        <w:smallCaps w:val="0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13" w:hanging="360"/>
      </w:pPr>
      <w:rPr>
        <w:rFonts w:ascii="Corbel" w:hAnsi="Corbel" w:cs="Corbel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5192961">
    <w:abstractNumId w:val="0"/>
  </w:num>
  <w:num w:numId="2" w16cid:durableId="487939796">
    <w:abstractNumId w:val="1"/>
  </w:num>
  <w:num w:numId="3" w16cid:durableId="1132601221">
    <w:abstractNumId w:val="2"/>
  </w:num>
  <w:num w:numId="4" w16cid:durableId="1794130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B7"/>
    <w:rsid w:val="00081A18"/>
    <w:rsid w:val="000C3C7C"/>
    <w:rsid w:val="00593034"/>
    <w:rsid w:val="006933F6"/>
    <w:rsid w:val="006F0004"/>
    <w:rsid w:val="006F5946"/>
    <w:rsid w:val="007E5EB7"/>
    <w:rsid w:val="00833491"/>
    <w:rsid w:val="00A879A7"/>
    <w:rsid w:val="00A92135"/>
    <w:rsid w:val="00AD2800"/>
    <w:rsid w:val="00E35FAC"/>
    <w:rsid w:val="00E63121"/>
    <w:rsid w:val="00ED6F68"/>
    <w:rsid w:val="00F2299A"/>
    <w:rsid w:val="00F45167"/>
    <w:rsid w:val="00FD54EB"/>
    <w:rsid w:val="00FE54DD"/>
    <w:rsid w:val="06595C55"/>
    <w:rsid w:val="0B10D6BB"/>
    <w:rsid w:val="15B23FA9"/>
    <w:rsid w:val="17C535C3"/>
    <w:rsid w:val="295CA0FD"/>
    <w:rsid w:val="2F36747B"/>
    <w:rsid w:val="3286698F"/>
    <w:rsid w:val="3586D2EF"/>
    <w:rsid w:val="55E0D223"/>
    <w:rsid w:val="5DBD3DDF"/>
    <w:rsid w:val="608539E6"/>
    <w:rsid w:val="6628D7E3"/>
    <w:rsid w:val="6B12A9A8"/>
    <w:rsid w:val="73804B4D"/>
    <w:rsid w:val="75B47752"/>
    <w:rsid w:val="7E0FF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07DBDD"/>
  <w15:chartTrackingRefBased/>
  <w15:docId w15:val="{FB7B6499-6B88-420A-B513-DB000009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2z0">
    <w:name w:val="WW8Num2z0"/>
    <w:rPr>
      <w:rFonts w:ascii="Corbel" w:hAnsi="Corbel" w:cs="Corbel"/>
      <w:b w:val="0"/>
      <w:caps w:val="0"/>
      <w:smallCaps w:val="0"/>
      <w:szCs w:val="24"/>
    </w:rPr>
  </w:style>
  <w:style w:type="character" w:customStyle="1" w:styleId="WW8Num3z0">
    <w:name w:val="WW8Num3z0"/>
    <w:rPr>
      <w:rFonts w:ascii="Corbel" w:hAnsi="Corbel" w:cs="Corbel"/>
      <w:sz w:val="24"/>
      <w:szCs w:val="24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0">
    <w:name w:val="WW8Num5z0"/>
    <w:rPr>
      <w:rFonts w:ascii="Corbel" w:hAnsi="Corbel" w:cs="Corbel"/>
      <w:b w:val="0"/>
      <w:caps w:val="0"/>
      <w:smallCaps w:val="0"/>
      <w:szCs w:val="24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orbel" w:hAnsi="Corbel" w:cs="Corbel"/>
      <w:sz w:val="24"/>
      <w:szCs w:val="24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Calibri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1003</Words>
  <Characters>6019</Characters>
  <Application>Microsoft Office Word</Application>
  <DocSecurity>0</DocSecurity>
  <Lines>50</Lines>
  <Paragraphs>14</Paragraphs>
  <ScaleCrop>false</ScaleCrop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16</cp:revision>
  <cp:lastPrinted>2020-09-18T18:11:00Z</cp:lastPrinted>
  <dcterms:created xsi:type="dcterms:W3CDTF">2024-07-15T09:35:00Z</dcterms:created>
  <dcterms:modified xsi:type="dcterms:W3CDTF">2025-11-05T10:42:00Z</dcterms:modified>
</cp:coreProperties>
</file>